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112DE" w14:textId="77777777" w:rsidR="00C42F17" w:rsidRDefault="00C42F17" w:rsidP="00C42F17">
      <w:pPr>
        <w:jc w:val="center"/>
        <w:rPr>
          <w:b/>
          <w:noProof/>
          <w:sz w:val="16"/>
          <w:szCs w:val="16"/>
          <w:u w:val="single"/>
        </w:rPr>
      </w:pPr>
      <w:bookmarkStart w:id="0" w:name="_GoBack"/>
      <w:bookmarkEnd w:id="0"/>
    </w:p>
    <w:p w14:paraId="476DD286" w14:textId="77777777"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14:paraId="5B322C87" w14:textId="77777777" w:rsidR="00C42F17" w:rsidRPr="00796C3D" w:rsidRDefault="00C42F17" w:rsidP="00C42F17">
      <w:pPr>
        <w:rPr>
          <w:rFonts w:ascii="Palatino Linotype" w:hAnsi="Palatino Linotype"/>
          <w:sz w:val="22"/>
        </w:rPr>
      </w:pPr>
    </w:p>
    <w:p w14:paraId="2EE32CAF" w14:textId="4E02A62E" w:rsidR="00C42F17" w:rsidRPr="00796C3D" w:rsidRDefault="00A64796" w:rsidP="00C42F17">
      <w:pPr>
        <w:rPr>
          <w:rFonts w:ascii="Palatino Linotype" w:hAnsi="Palatino Linotype"/>
          <w:b/>
          <w:sz w:val="22"/>
        </w:rPr>
      </w:pPr>
      <w:r>
        <w:rPr>
          <w:rFonts w:ascii="Palatino Linotype" w:hAnsi="Palatino Linotype"/>
          <w:b/>
          <w:sz w:val="22"/>
        </w:rPr>
        <w:t>Teacher Candidate _</w:t>
      </w:r>
      <w:r w:rsidRPr="00A64796">
        <w:rPr>
          <w:rFonts w:ascii="Palatino Linotype" w:hAnsi="Palatino Linotype"/>
          <w:b/>
          <w:sz w:val="22"/>
          <w:u w:val="single"/>
        </w:rPr>
        <w:t>Christopher Millard</w:t>
      </w:r>
      <w:r w:rsidR="00C42F17" w:rsidRPr="00796C3D">
        <w:rPr>
          <w:rFonts w:ascii="Palatino Linotype" w:hAnsi="Palatino Linotype"/>
          <w:b/>
          <w:sz w:val="22"/>
        </w:rPr>
        <w:t>_ Grade Level_</w:t>
      </w:r>
      <w:r w:rsidRPr="00A64796">
        <w:rPr>
          <w:rFonts w:ascii="Palatino Linotype" w:hAnsi="Palatino Linotype"/>
          <w:b/>
          <w:sz w:val="22"/>
          <w:u w:val="single"/>
        </w:rPr>
        <w:t>6</w:t>
      </w:r>
      <w:r w:rsidR="00C42F17" w:rsidRPr="00A64796">
        <w:rPr>
          <w:rFonts w:ascii="Palatino Linotype" w:hAnsi="Palatino Linotype"/>
          <w:b/>
          <w:sz w:val="22"/>
        </w:rPr>
        <w:t>_</w:t>
      </w:r>
      <w:r w:rsidR="00C42F17" w:rsidRPr="00796C3D">
        <w:rPr>
          <w:rFonts w:ascii="Palatino Linotype" w:hAnsi="Palatino Linotype"/>
          <w:b/>
          <w:sz w:val="22"/>
        </w:rPr>
        <w:t xml:space="preserve"> Date of lesson_______________</w:t>
      </w:r>
    </w:p>
    <w:p w14:paraId="5C35EFCB" w14:textId="77777777" w:rsidR="00C42F17" w:rsidRPr="00796C3D" w:rsidRDefault="00C42F17" w:rsidP="00C42F17">
      <w:pPr>
        <w:rPr>
          <w:rFonts w:ascii="Palatino Linotype" w:hAnsi="Palatino Linotype"/>
          <w:u w:val="single"/>
        </w:rPr>
      </w:pPr>
    </w:p>
    <w:p w14:paraId="1C3D1DC2" w14:textId="77777777"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14:paraId="133C638A" w14:textId="5B304776" w:rsidR="00315884" w:rsidRDefault="00500B39" w:rsidP="00C42F17">
      <w:pPr>
        <w:rPr>
          <w:rFonts w:ascii="Arial" w:hAnsi="Arial" w:cs="Arial"/>
          <w:b/>
          <w:sz w:val="22"/>
          <w:szCs w:val="22"/>
        </w:rPr>
      </w:pPr>
      <w:r w:rsidRPr="00500B39">
        <w:rPr>
          <w:rFonts w:ascii="Arial" w:hAnsi="Arial" w:cs="Arial"/>
          <w:b/>
          <w:sz w:val="22"/>
          <w:szCs w:val="22"/>
        </w:rPr>
        <w:t xml:space="preserve">-6SS3: Students analyze the geographic, political, economic, religious, and social structures of the early civilizations of Ancient Greece. </w:t>
      </w:r>
    </w:p>
    <w:p w14:paraId="6D189DEA" w14:textId="59E9700B" w:rsidR="00500B39" w:rsidRPr="00500B39" w:rsidRDefault="00500B39" w:rsidP="00500B39">
      <w:pPr>
        <w:ind w:left="720"/>
        <w:rPr>
          <w:rFonts w:ascii="Arial" w:hAnsi="Arial" w:cs="Arial"/>
          <w:b/>
          <w:sz w:val="22"/>
          <w:szCs w:val="22"/>
        </w:rPr>
      </w:pPr>
      <w:r w:rsidRPr="00500B39">
        <w:rPr>
          <w:rFonts w:ascii="Arial" w:hAnsi="Arial" w:cs="Arial"/>
          <w:b/>
          <w:sz w:val="22"/>
          <w:szCs w:val="22"/>
        </w:rPr>
        <w:t xml:space="preserve">6SS3.b: Identify the transition from tyranny and oligarchy to early democratic forms of government and back to </w:t>
      </w:r>
      <w:proofErr w:type="spellStart"/>
      <w:r w:rsidRPr="00500B39">
        <w:rPr>
          <w:rFonts w:ascii="Arial" w:hAnsi="Arial" w:cs="Arial"/>
          <w:b/>
          <w:sz w:val="22"/>
          <w:szCs w:val="22"/>
        </w:rPr>
        <w:t>dic</w:t>
      </w:r>
      <w:proofErr w:type="spellEnd"/>
      <w:r w:rsidRPr="00500B39">
        <w:rPr>
          <w:rFonts w:ascii="Arial" w:hAnsi="Arial" w:cs="Arial"/>
          <w:b/>
          <w:sz w:val="22"/>
          <w:szCs w:val="22"/>
        </w:rPr>
        <w:t xml:space="preserve"> </w:t>
      </w:r>
      <w:proofErr w:type="spellStart"/>
      <w:r w:rsidRPr="00500B39">
        <w:rPr>
          <w:rFonts w:ascii="Arial" w:hAnsi="Arial" w:cs="Arial"/>
          <w:b/>
          <w:sz w:val="22"/>
          <w:szCs w:val="22"/>
        </w:rPr>
        <w:t>tatorship</w:t>
      </w:r>
      <w:proofErr w:type="spellEnd"/>
      <w:r w:rsidRPr="00500B39">
        <w:rPr>
          <w:rFonts w:ascii="Arial" w:hAnsi="Arial" w:cs="Arial"/>
          <w:b/>
          <w:sz w:val="22"/>
          <w:szCs w:val="22"/>
        </w:rPr>
        <w:t xml:space="preserve"> in ancient Greece, including the</w:t>
      </w:r>
    </w:p>
    <w:p w14:paraId="646F0C6C" w14:textId="77777777" w:rsidR="00500B39" w:rsidRPr="00500B39" w:rsidRDefault="00500B39" w:rsidP="00500B39">
      <w:pPr>
        <w:ind w:left="720"/>
        <w:rPr>
          <w:rFonts w:ascii="Arial" w:hAnsi="Arial" w:cs="Arial"/>
          <w:b/>
          <w:sz w:val="22"/>
          <w:szCs w:val="22"/>
        </w:rPr>
      </w:pPr>
      <w:proofErr w:type="gramStart"/>
      <w:r w:rsidRPr="00500B39">
        <w:rPr>
          <w:rFonts w:ascii="Arial" w:hAnsi="Arial" w:cs="Arial"/>
          <w:b/>
          <w:sz w:val="22"/>
          <w:szCs w:val="22"/>
        </w:rPr>
        <w:t>significance</w:t>
      </w:r>
      <w:proofErr w:type="gramEnd"/>
      <w:r w:rsidRPr="00500B39">
        <w:rPr>
          <w:rFonts w:ascii="Arial" w:hAnsi="Arial" w:cs="Arial"/>
          <w:b/>
          <w:sz w:val="22"/>
          <w:szCs w:val="22"/>
        </w:rPr>
        <w:t xml:space="preserve"> of the invention of the ideas of citizenship.</w:t>
      </w:r>
    </w:p>
    <w:p w14:paraId="111AC344" w14:textId="77777777" w:rsidR="00500B39" w:rsidRPr="00500B39" w:rsidRDefault="00500B39" w:rsidP="00500B39">
      <w:pPr>
        <w:ind w:left="720"/>
        <w:rPr>
          <w:rFonts w:ascii="Arial" w:hAnsi="Arial" w:cs="Arial"/>
          <w:b/>
          <w:sz w:val="22"/>
          <w:szCs w:val="22"/>
        </w:rPr>
      </w:pPr>
      <w:r w:rsidRPr="00500B39">
        <w:rPr>
          <w:rFonts w:ascii="Arial" w:hAnsi="Arial" w:cs="Arial"/>
          <w:b/>
          <w:sz w:val="22"/>
          <w:szCs w:val="22"/>
        </w:rPr>
        <w:t>6SS3.c: Explain the key differences between Athenian, or direct, democracy and</w:t>
      </w:r>
    </w:p>
    <w:p w14:paraId="0B4A6E59" w14:textId="4AC1B33C" w:rsidR="00500B39" w:rsidRPr="00500B39" w:rsidRDefault="00500B39" w:rsidP="00500B39">
      <w:pPr>
        <w:ind w:left="720"/>
        <w:rPr>
          <w:rFonts w:ascii="Arial" w:hAnsi="Arial" w:cs="Arial"/>
          <w:b/>
          <w:sz w:val="22"/>
          <w:szCs w:val="22"/>
        </w:rPr>
      </w:pPr>
      <w:proofErr w:type="gramStart"/>
      <w:r w:rsidRPr="00500B39">
        <w:rPr>
          <w:rFonts w:ascii="Arial" w:hAnsi="Arial" w:cs="Arial"/>
          <w:b/>
          <w:sz w:val="22"/>
          <w:szCs w:val="22"/>
        </w:rPr>
        <w:t>representative</w:t>
      </w:r>
      <w:proofErr w:type="gramEnd"/>
      <w:r w:rsidRPr="00500B39">
        <w:rPr>
          <w:rFonts w:ascii="Arial" w:hAnsi="Arial" w:cs="Arial"/>
          <w:b/>
          <w:sz w:val="22"/>
          <w:szCs w:val="22"/>
        </w:rPr>
        <w:t xml:space="preserve"> democracy.</w:t>
      </w:r>
    </w:p>
    <w:p w14:paraId="3F8B39AC" w14:textId="77777777" w:rsidR="00500B39" w:rsidRDefault="00500B39" w:rsidP="00C42F17">
      <w:pPr>
        <w:rPr>
          <w:rFonts w:ascii="Palatino Linotype" w:hAnsi="Palatino Linotype"/>
          <w:b/>
          <w:u w:val="single"/>
        </w:rPr>
      </w:pPr>
    </w:p>
    <w:p w14:paraId="1BD8231B" w14:textId="77777777"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14:paraId="62B883D3" w14:textId="77777777" w:rsidR="002B01D0" w:rsidRDefault="002B01D0" w:rsidP="00C42F17">
      <w:pPr>
        <w:rPr>
          <w:rFonts w:ascii="Palatino Linotype" w:hAnsi="Palatino Linotype"/>
          <w:sz w:val="18"/>
          <w:szCs w:val="18"/>
        </w:rPr>
      </w:pPr>
    </w:p>
    <w:p w14:paraId="1FA72FC2" w14:textId="77777777" w:rsidR="00500B39" w:rsidRPr="00500B39" w:rsidRDefault="00500B39" w:rsidP="00500B39">
      <w:pPr>
        <w:rPr>
          <w:ins w:id="1" w:author="elijah millard" w:date="2014-12-02T20:19:00Z"/>
          <w:rFonts w:ascii="Arial" w:hAnsi="Arial" w:cs="Arial"/>
          <w:b/>
          <w:sz w:val="22"/>
          <w:szCs w:val="18"/>
        </w:rPr>
      </w:pPr>
      <w:r w:rsidRPr="00500B39">
        <w:rPr>
          <w:rFonts w:ascii="Arial" w:hAnsi="Arial" w:cs="Arial"/>
          <w:b/>
          <w:sz w:val="22"/>
          <w:szCs w:val="18"/>
        </w:rPr>
        <w:t>-</w:t>
      </w:r>
      <w:ins w:id="2" w:author="elijah millard" w:date="2014-12-02T20:24:00Z">
        <w:r w:rsidRPr="00500B39">
          <w:rPr>
            <w:rFonts w:ascii="Arial" w:hAnsi="Arial" w:cs="Arial"/>
            <w:b/>
            <w:sz w:val="22"/>
            <w:szCs w:val="18"/>
          </w:rPr>
          <w:t xml:space="preserve"> </w:t>
        </w:r>
      </w:ins>
      <w:r w:rsidRPr="00500B39">
        <w:rPr>
          <w:rFonts w:ascii="Arial" w:hAnsi="Arial" w:cs="Arial"/>
          <w:b/>
          <w:sz w:val="22"/>
          <w:szCs w:val="18"/>
        </w:rPr>
        <w:t>Students</w:t>
      </w:r>
      <w:del w:id="3" w:author="elijah millard" w:date="2014-11-24T12:56:00Z">
        <w:r w:rsidRPr="00500B39" w:rsidDel="00FF6650">
          <w:rPr>
            <w:rFonts w:ascii="Arial" w:hAnsi="Arial" w:cs="Arial"/>
            <w:b/>
            <w:sz w:val="22"/>
            <w:szCs w:val="18"/>
          </w:rPr>
          <w:delText xml:space="preserve"> have minimal knowledge on Ancient Greece but are proficient in Ancient Mesopotamia, Egypt, and Kush</w:delText>
        </w:r>
      </w:del>
      <w:ins w:id="4" w:author="elijah millard" w:date="2014-11-24T12:56:00Z">
        <w:r w:rsidRPr="00500B39">
          <w:rPr>
            <w:rFonts w:ascii="Arial" w:hAnsi="Arial" w:cs="Arial"/>
            <w:b/>
            <w:sz w:val="22"/>
            <w:szCs w:val="18"/>
          </w:rPr>
          <w:t xml:space="preserve"> have</w:t>
        </w:r>
      </w:ins>
      <w:del w:id="5" w:author="elijah millard" w:date="2014-12-02T20:19:00Z">
        <w:r w:rsidRPr="00500B39" w:rsidDel="00A62222">
          <w:rPr>
            <w:rFonts w:ascii="Arial" w:hAnsi="Arial" w:cs="Arial"/>
            <w:b/>
            <w:sz w:val="22"/>
            <w:szCs w:val="18"/>
          </w:rPr>
          <w:delText>some</w:delText>
        </w:r>
      </w:del>
      <w:r w:rsidRPr="00500B39">
        <w:rPr>
          <w:rFonts w:ascii="Arial" w:hAnsi="Arial" w:cs="Arial"/>
          <w:b/>
          <w:sz w:val="22"/>
          <w:szCs w:val="18"/>
        </w:rPr>
        <w:t xml:space="preserve"> </w:t>
      </w:r>
      <w:ins w:id="6" w:author="elijah millard" w:date="2014-11-24T12:56:00Z">
        <w:r w:rsidRPr="00500B39">
          <w:rPr>
            <w:rFonts w:ascii="Arial" w:hAnsi="Arial" w:cs="Arial"/>
            <w:b/>
            <w:sz w:val="22"/>
            <w:szCs w:val="18"/>
          </w:rPr>
          <w:t xml:space="preserve">prior knowledge </w:t>
        </w:r>
      </w:ins>
      <w:r w:rsidRPr="00500B39">
        <w:rPr>
          <w:rFonts w:ascii="Arial" w:hAnsi="Arial" w:cs="Arial"/>
          <w:b/>
          <w:sz w:val="22"/>
          <w:szCs w:val="18"/>
        </w:rPr>
        <w:t>of theocracy, monarchy,</w:t>
      </w:r>
      <w:ins w:id="7" w:author="elijah millard" w:date="2014-12-02T20:20:00Z">
        <w:r w:rsidRPr="00500B39">
          <w:rPr>
            <w:rFonts w:ascii="Arial" w:hAnsi="Arial" w:cs="Arial"/>
            <w:b/>
            <w:sz w:val="22"/>
            <w:szCs w:val="18"/>
          </w:rPr>
          <w:t xml:space="preserve"> oligarchy,</w:t>
        </w:r>
      </w:ins>
      <w:r w:rsidRPr="00500B39">
        <w:rPr>
          <w:rFonts w:ascii="Arial" w:hAnsi="Arial" w:cs="Arial"/>
          <w:b/>
          <w:sz w:val="22"/>
          <w:szCs w:val="18"/>
        </w:rPr>
        <w:t xml:space="preserve"> and democracy.  </w:t>
      </w:r>
    </w:p>
    <w:p w14:paraId="6BDFE9CF" w14:textId="77777777" w:rsidR="00500B39" w:rsidRPr="00500B39" w:rsidRDefault="00500B39" w:rsidP="00500B39">
      <w:pPr>
        <w:rPr>
          <w:ins w:id="8" w:author="elijah millard" w:date="2014-12-02T20:19:00Z"/>
          <w:rFonts w:ascii="Arial" w:hAnsi="Arial" w:cs="Arial"/>
          <w:b/>
          <w:sz w:val="22"/>
          <w:szCs w:val="18"/>
        </w:rPr>
      </w:pPr>
      <w:ins w:id="9" w:author="elijah millard" w:date="2014-12-02T20:19:00Z">
        <w:r w:rsidRPr="00500B39">
          <w:rPr>
            <w:rFonts w:ascii="Arial" w:hAnsi="Arial" w:cs="Arial"/>
            <w:b/>
            <w:sz w:val="22"/>
            <w:szCs w:val="18"/>
          </w:rPr>
          <w:t>-</w:t>
        </w:r>
      </w:ins>
      <w:ins w:id="10" w:author="elijah millard" w:date="2014-12-02T20:24:00Z">
        <w:r w:rsidRPr="00500B39">
          <w:rPr>
            <w:rFonts w:ascii="Arial" w:hAnsi="Arial" w:cs="Arial"/>
            <w:b/>
            <w:sz w:val="22"/>
            <w:szCs w:val="18"/>
          </w:rPr>
          <w:t xml:space="preserve"> </w:t>
        </w:r>
      </w:ins>
      <w:r w:rsidRPr="00500B39">
        <w:rPr>
          <w:rFonts w:ascii="Arial" w:hAnsi="Arial" w:cs="Arial"/>
          <w:b/>
          <w:sz w:val="22"/>
          <w:szCs w:val="18"/>
        </w:rPr>
        <w:t>Students have knowledge on Solon, Cleisthenes</w:t>
      </w:r>
      <w:proofErr w:type="gramStart"/>
      <w:r w:rsidRPr="00500B39">
        <w:rPr>
          <w:rFonts w:ascii="Arial" w:hAnsi="Arial" w:cs="Arial"/>
          <w:b/>
          <w:sz w:val="22"/>
          <w:szCs w:val="18"/>
        </w:rPr>
        <w:t>,  and</w:t>
      </w:r>
      <w:proofErr w:type="gramEnd"/>
      <w:r w:rsidRPr="00500B39">
        <w:rPr>
          <w:rFonts w:ascii="Arial" w:hAnsi="Arial" w:cs="Arial"/>
          <w:b/>
          <w:sz w:val="22"/>
          <w:szCs w:val="18"/>
        </w:rPr>
        <w:t xml:space="preserve"> Pericles. </w:t>
      </w:r>
    </w:p>
    <w:p w14:paraId="08199D38" w14:textId="63AEC5A3" w:rsidR="00500B39" w:rsidRDefault="00500B39" w:rsidP="00500B39">
      <w:pPr>
        <w:rPr>
          <w:rFonts w:ascii="Arial" w:hAnsi="Arial" w:cs="Arial"/>
          <w:b/>
          <w:sz w:val="22"/>
          <w:szCs w:val="18"/>
        </w:rPr>
      </w:pPr>
      <w:ins w:id="11" w:author="elijah millard" w:date="2014-12-02T20:19:00Z">
        <w:r w:rsidRPr="00500B39">
          <w:rPr>
            <w:rFonts w:ascii="Arial" w:hAnsi="Arial" w:cs="Arial"/>
            <w:b/>
            <w:sz w:val="22"/>
            <w:szCs w:val="18"/>
          </w:rPr>
          <w:t>-</w:t>
        </w:r>
      </w:ins>
      <w:ins w:id="12" w:author="elijah millard" w:date="2014-12-02T20:24:00Z">
        <w:r w:rsidRPr="00500B39">
          <w:rPr>
            <w:rFonts w:ascii="Arial" w:hAnsi="Arial" w:cs="Arial"/>
            <w:b/>
            <w:sz w:val="22"/>
            <w:szCs w:val="18"/>
          </w:rPr>
          <w:t xml:space="preserve"> </w:t>
        </w:r>
      </w:ins>
      <w:ins w:id="13" w:author="elijah millard" w:date="2014-12-02T20:20:00Z">
        <w:r w:rsidRPr="00500B39">
          <w:rPr>
            <w:rFonts w:ascii="Arial" w:hAnsi="Arial" w:cs="Arial"/>
            <w:b/>
            <w:sz w:val="22"/>
            <w:szCs w:val="18"/>
          </w:rPr>
          <w:t xml:space="preserve">Students have </w:t>
        </w:r>
      </w:ins>
      <w:r w:rsidRPr="00500B39">
        <w:rPr>
          <w:rFonts w:ascii="Arial" w:hAnsi="Arial" w:cs="Arial"/>
          <w:b/>
          <w:sz w:val="22"/>
          <w:szCs w:val="18"/>
        </w:rPr>
        <w:t xml:space="preserve">some </w:t>
      </w:r>
      <w:ins w:id="14" w:author="elijah millard" w:date="2014-12-02T20:20:00Z">
        <w:r w:rsidRPr="00500B39">
          <w:rPr>
            <w:rFonts w:ascii="Arial" w:hAnsi="Arial" w:cs="Arial"/>
            <w:b/>
            <w:sz w:val="22"/>
            <w:szCs w:val="18"/>
          </w:rPr>
          <w:t>knowledge on citizenship.</w:t>
        </w:r>
      </w:ins>
    </w:p>
    <w:p w14:paraId="5C19C531" w14:textId="79930EF2" w:rsidR="00B5332D" w:rsidRPr="00B5332D" w:rsidRDefault="00B5332D" w:rsidP="00500B39">
      <w:pPr>
        <w:rPr>
          <w:rFonts w:ascii="Arial" w:hAnsi="Arial" w:cs="Arial"/>
          <w:b/>
          <w:sz w:val="21"/>
          <w:szCs w:val="18"/>
        </w:rPr>
      </w:pPr>
      <w:r>
        <w:rPr>
          <w:rFonts w:ascii="Arial" w:hAnsi="Arial" w:cs="Arial"/>
          <w:b/>
          <w:sz w:val="22"/>
        </w:rPr>
        <w:t xml:space="preserve">- </w:t>
      </w:r>
      <w:r w:rsidRPr="00B5332D">
        <w:rPr>
          <w:rFonts w:ascii="Arial" w:hAnsi="Arial" w:cs="Arial"/>
          <w:b/>
          <w:sz w:val="22"/>
        </w:rPr>
        <w:t xml:space="preserve">Students </w:t>
      </w:r>
      <w:r>
        <w:rPr>
          <w:rFonts w:ascii="Arial" w:hAnsi="Arial" w:cs="Arial"/>
          <w:b/>
          <w:sz w:val="22"/>
        </w:rPr>
        <w:t xml:space="preserve">have prior knowledge of </w:t>
      </w:r>
      <w:r w:rsidRPr="00B5332D">
        <w:rPr>
          <w:rFonts w:ascii="Arial" w:hAnsi="Arial" w:cs="Arial"/>
          <w:b/>
          <w:sz w:val="22"/>
        </w:rPr>
        <w:t>democracy, tyranny, oligarchy, and monarchy.</w:t>
      </w:r>
    </w:p>
    <w:p w14:paraId="7A39875C" w14:textId="77777777" w:rsidR="00C42F17" w:rsidRPr="00796C3D" w:rsidRDefault="00C42F17" w:rsidP="00C42F17">
      <w:pPr>
        <w:rPr>
          <w:rFonts w:ascii="Palatino Linotype" w:hAnsi="Palatino Linotype"/>
        </w:rPr>
      </w:pPr>
    </w:p>
    <w:p w14:paraId="0C0ABC33" w14:textId="77777777"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14:paraId="5FA458B1" w14:textId="77777777" w:rsidR="00775E4F" w:rsidRPr="00775E4F" w:rsidRDefault="00775E4F" w:rsidP="00775E4F">
      <w:pPr>
        <w:rPr>
          <w:rFonts w:ascii="Palatino Linotype" w:hAnsi="Palatino Linotype"/>
          <w:b/>
          <w:szCs w:val="18"/>
        </w:rPr>
      </w:pPr>
      <w:r w:rsidRPr="00775E4F">
        <w:rPr>
          <w:rFonts w:ascii="Palatino Linotype" w:hAnsi="Palatino Linotype"/>
          <w:b/>
          <w:szCs w:val="18"/>
        </w:rPr>
        <w:t xml:space="preserve">- Students will be able to compare/contrast the early forms of democracy to democracy in the United States today. </w:t>
      </w:r>
    </w:p>
    <w:p w14:paraId="3EEB5884" w14:textId="77777777" w:rsidR="00775E4F" w:rsidRPr="00775E4F" w:rsidRDefault="00775E4F" w:rsidP="00775E4F">
      <w:pPr>
        <w:rPr>
          <w:rFonts w:ascii="Palatino Linotype" w:hAnsi="Palatino Linotype"/>
          <w:b/>
          <w:szCs w:val="18"/>
        </w:rPr>
      </w:pPr>
      <w:r w:rsidRPr="00775E4F">
        <w:rPr>
          <w:rFonts w:ascii="Palatino Linotype" w:hAnsi="Palatino Linotype"/>
          <w:b/>
          <w:szCs w:val="18"/>
        </w:rPr>
        <w:t>- Students will be able to describe who were eligible to vote.</w:t>
      </w:r>
    </w:p>
    <w:p w14:paraId="65AF8E1A" w14:textId="77777777" w:rsidR="00775E4F" w:rsidRPr="00775E4F" w:rsidRDefault="00775E4F" w:rsidP="00775E4F">
      <w:pPr>
        <w:rPr>
          <w:rFonts w:ascii="Palatino Linotype" w:hAnsi="Palatino Linotype"/>
          <w:b/>
          <w:szCs w:val="18"/>
        </w:rPr>
      </w:pPr>
      <w:r w:rsidRPr="00775E4F">
        <w:rPr>
          <w:rFonts w:ascii="Palatino Linotype" w:hAnsi="Palatino Linotype"/>
          <w:b/>
          <w:szCs w:val="18"/>
        </w:rPr>
        <w:t>- Students will be able to describe citizenship and the effects it had on society.</w:t>
      </w:r>
    </w:p>
    <w:p w14:paraId="1AEB6698" w14:textId="77777777" w:rsidR="00775E4F" w:rsidRPr="00775E4F" w:rsidRDefault="00775E4F" w:rsidP="00775E4F">
      <w:pPr>
        <w:rPr>
          <w:rFonts w:ascii="Palatino Linotype" w:hAnsi="Palatino Linotype"/>
          <w:b/>
          <w:szCs w:val="18"/>
        </w:rPr>
      </w:pPr>
      <w:r w:rsidRPr="00775E4F">
        <w:rPr>
          <w:rFonts w:ascii="Palatino Linotype" w:hAnsi="Palatino Linotype"/>
          <w:b/>
          <w:szCs w:val="18"/>
        </w:rPr>
        <w:t>- Students will transition from tyranny (where I am the ruler) to an early form of</w:t>
      </w:r>
    </w:p>
    <w:p w14:paraId="4691F4EF" w14:textId="77777777" w:rsidR="00775E4F" w:rsidRDefault="00775E4F" w:rsidP="00775E4F">
      <w:pPr>
        <w:rPr>
          <w:rFonts w:ascii="Palatino Linotype" w:hAnsi="Palatino Linotype"/>
          <w:b/>
          <w:szCs w:val="18"/>
        </w:rPr>
      </w:pPr>
      <w:r w:rsidRPr="00775E4F">
        <w:rPr>
          <w:rFonts w:ascii="Palatino Linotype" w:hAnsi="Palatino Linotype"/>
          <w:b/>
          <w:szCs w:val="18"/>
        </w:rPr>
        <w:t xml:space="preserve">  </w:t>
      </w:r>
      <w:proofErr w:type="gramStart"/>
      <w:r w:rsidRPr="00775E4F">
        <w:rPr>
          <w:rFonts w:ascii="Palatino Linotype" w:hAnsi="Palatino Linotype"/>
          <w:b/>
          <w:szCs w:val="18"/>
        </w:rPr>
        <w:t>democracy</w:t>
      </w:r>
      <w:proofErr w:type="gramEnd"/>
      <w:r w:rsidRPr="00775E4F">
        <w:rPr>
          <w:rFonts w:ascii="Palatino Linotype" w:hAnsi="Palatino Linotype"/>
          <w:b/>
          <w:szCs w:val="18"/>
        </w:rPr>
        <w:t>, voting on an upcoming project.</w:t>
      </w:r>
    </w:p>
    <w:p w14:paraId="6A87A488" w14:textId="77777777" w:rsidR="00775E4F" w:rsidRDefault="00775E4F" w:rsidP="00775E4F">
      <w:pPr>
        <w:rPr>
          <w:rFonts w:ascii="Palatino Linotype" w:hAnsi="Palatino Linotype"/>
          <w:b/>
          <w:szCs w:val="18"/>
        </w:rPr>
      </w:pPr>
    </w:p>
    <w:p w14:paraId="0378AA85" w14:textId="686E4CDD" w:rsidR="00C42F17" w:rsidRPr="00796C3D" w:rsidRDefault="00C42F17" w:rsidP="00775E4F">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14:paraId="70AFF0FF" w14:textId="77777777" w:rsidR="00C42F17" w:rsidRDefault="00C42F17" w:rsidP="00C42F17">
      <w:pPr>
        <w:rPr>
          <w:rFonts w:ascii="Palatino Linotype" w:hAnsi="Palatino Linotype"/>
        </w:rPr>
      </w:pPr>
    </w:p>
    <w:p w14:paraId="10B0351B" w14:textId="78EEA7BB" w:rsidR="00B5332D" w:rsidRDefault="00B5332D" w:rsidP="00C42F17">
      <w:pPr>
        <w:rPr>
          <w:rFonts w:ascii="Palatino Linotype" w:hAnsi="Palatino Linotype"/>
        </w:rPr>
      </w:pPr>
      <w:r>
        <w:rPr>
          <w:rFonts w:ascii="Palatino Linotype" w:hAnsi="Palatino Linotype"/>
        </w:rPr>
        <w:t>Informal assessment</w:t>
      </w:r>
    </w:p>
    <w:p w14:paraId="0990DC25" w14:textId="77777777" w:rsidR="00B5332D" w:rsidRPr="00796C3D" w:rsidRDefault="00B5332D" w:rsidP="00C42F17">
      <w:pPr>
        <w:rPr>
          <w:rFonts w:ascii="Palatino Linotype" w:hAnsi="Palatino Linotype"/>
        </w:rPr>
      </w:pPr>
    </w:p>
    <w:p w14:paraId="28BD5C6D" w14:textId="77777777"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14:paraId="34A487E2" w14:textId="2AE5DA92" w:rsidR="00C42F17" w:rsidRDefault="00775E4F" w:rsidP="00C42F17">
      <w:pPr>
        <w:rPr>
          <w:rFonts w:ascii="Palatino Linotype" w:hAnsi="Palatino Linotype"/>
          <w:b/>
          <w:sz w:val="22"/>
        </w:rPr>
      </w:pPr>
      <w:r w:rsidRPr="00775E4F">
        <w:rPr>
          <w:rFonts w:ascii="Palatino Linotype" w:hAnsi="Palatino Linotype"/>
          <w:b/>
          <w:sz w:val="22"/>
        </w:rPr>
        <w:t>- PowerPoint, Internet, textbook, pen/pencil, prior graphic organizers/notes dictionary</w:t>
      </w:r>
    </w:p>
    <w:p w14:paraId="4EFEDAE5" w14:textId="77777777" w:rsidR="00775E4F" w:rsidRPr="00775E4F" w:rsidRDefault="00775E4F" w:rsidP="00C42F17">
      <w:pPr>
        <w:rPr>
          <w:rFonts w:ascii="Palatino Linotype" w:hAnsi="Palatino Linotype"/>
          <w:b/>
          <w:sz w:val="22"/>
        </w:rPr>
      </w:pPr>
    </w:p>
    <w:p w14:paraId="26FDA99E" w14:textId="77777777" w:rsidR="00C42F17" w:rsidRPr="00796C3D" w:rsidRDefault="00C42F17" w:rsidP="00C42F17">
      <w:pPr>
        <w:rPr>
          <w:rFonts w:ascii="Palatino Linotype" w:hAnsi="Palatino Linotype"/>
          <w:b/>
          <w:u w:val="single"/>
        </w:rPr>
      </w:pPr>
      <w:r w:rsidRPr="00796C3D">
        <w:rPr>
          <w:rFonts w:ascii="Palatino Linotype" w:hAnsi="Palatino Linotype"/>
          <w:b/>
          <w:u w:val="single"/>
        </w:rPr>
        <w:lastRenderedPageBreak/>
        <w:t>Teaching Model/Strategy</w:t>
      </w:r>
      <w:r w:rsidRPr="00796C3D">
        <w:rPr>
          <w:rFonts w:ascii="Palatino Linotype" w:hAnsi="Palatino Linotype"/>
        </w:rPr>
        <w:t xml:space="preserve"> </w:t>
      </w:r>
    </w:p>
    <w:p w14:paraId="6C60D4EF" w14:textId="77777777" w:rsidR="00C42F17" w:rsidRPr="00796C3D" w:rsidRDefault="00C42F17" w:rsidP="00775E4F">
      <w:pPr>
        <w:tabs>
          <w:tab w:val="left" w:pos="1530"/>
        </w:tabs>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14:paraId="6785AA57" w14:textId="77777777" w:rsidR="00775E4F" w:rsidRPr="00775E4F" w:rsidRDefault="00775E4F" w:rsidP="00775E4F">
      <w:pPr>
        <w:tabs>
          <w:tab w:val="left" w:pos="1530"/>
        </w:tabs>
        <w:rPr>
          <w:rFonts w:ascii="Palatino Linotype" w:hAnsi="Palatino Linotype"/>
          <w:b/>
        </w:rPr>
      </w:pPr>
      <w:r w:rsidRPr="00775E4F">
        <w:rPr>
          <w:rFonts w:ascii="Palatino Linotype" w:hAnsi="Palatino Linotype"/>
          <w:b/>
        </w:rPr>
        <w:t>Model exercise</w:t>
      </w:r>
    </w:p>
    <w:p w14:paraId="59D5BA0D" w14:textId="0DE4B88E" w:rsidR="00C42F17" w:rsidRDefault="00775E4F" w:rsidP="00775E4F">
      <w:pPr>
        <w:rPr>
          <w:rFonts w:ascii="Palatino Linotype" w:hAnsi="Palatino Linotype"/>
          <w:b/>
        </w:rPr>
      </w:pPr>
      <w:r w:rsidRPr="00775E4F">
        <w:rPr>
          <w:rFonts w:ascii="Palatino Linotype" w:hAnsi="Palatino Linotype"/>
          <w:b/>
        </w:rPr>
        <w:t>Scaffold informational text</w:t>
      </w:r>
    </w:p>
    <w:p w14:paraId="774F6DD8" w14:textId="77777777" w:rsidR="00C42F17" w:rsidRPr="00796C3D" w:rsidRDefault="00C42F17" w:rsidP="00C42F17">
      <w:pPr>
        <w:rPr>
          <w:rFonts w:ascii="Palatino Linotype" w:hAnsi="Palatino Linotype"/>
          <w:b/>
        </w:rPr>
      </w:pPr>
    </w:p>
    <w:p w14:paraId="3D35F19A" w14:textId="77777777"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14:paraId="59827DC8" w14:textId="77777777" w:rsidR="00C42F17" w:rsidRPr="00796C3D" w:rsidRDefault="00C42F17" w:rsidP="00C42F17">
      <w:pPr>
        <w:rPr>
          <w:rFonts w:ascii="Palatino Linotype" w:hAnsi="Palatino Linotype"/>
          <w:b/>
          <w:sz w:val="16"/>
          <w:szCs w:val="16"/>
        </w:rPr>
      </w:pPr>
    </w:p>
    <w:p w14:paraId="7E203D84" w14:textId="77777777"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14:paraId="715CCFE4" w14:textId="77777777" w:rsidR="00BF2D6D" w:rsidRPr="00796C3D" w:rsidRDefault="00BF2D6D" w:rsidP="00C42F17">
      <w:pPr>
        <w:ind w:left="720"/>
        <w:rPr>
          <w:rFonts w:ascii="Palatino Linotype" w:hAnsi="Palatino Linotype"/>
          <w:sz w:val="20"/>
          <w:szCs w:val="20"/>
        </w:rPr>
      </w:pPr>
    </w:p>
    <w:p w14:paraId="619E1E54" w14:textId="692EAA07" w:rsidR="00775E4F" w:rsidRDefault="00775E4F" w:rsidP="00775E4F">
      <w:pPr>
        <w:ind w:left="720"/>
        <w:rPr>
          <w:rFonts w:ascii="Palatino Linotype" w:hAnsi="Palatino Linotype"/>
          <w:b/>
        </w:rPr>
      </w:pPr>
      <w:r w:rsidRPr="00775E4F">
        <w:rPr>
          <w:rFonts w:ascii="Palatino Linotype" w:hAnsi="Palatino Linotype"/>
          <w:b/>
        </w:rPr>
        <w:t xml:space="preserve">I will initiate a discussion with the class regarding an upcoming project about Greek arts and sciences.  Students will be told that the kind of project that they will be doing is still up in the air.  I will explain that I have thought about a report, diorama (3-d model), a play, a mural, etc.  However, I have not decided on </w:t>
      </w:r>
      <w:proofErr w:type="gramStart"/>
      <w:r w:rsidRPr="00775E4F">
        <w:rPr>
          <w:rFonts w:ascii="Palatino Linotype" w:hAnsi="Palatino Linotype"/>
          <w:b/>
        </w:rPr>
        <w:t>the what</w:t>
      </w:r>
      <w:proofErr w:type="gramEnd"/>
      <w:r w:rsidRPr="00775E4F">
        <w:rPr>
          <w:rFonts w:ascii="Palatino Linotype" w:hAnsi="Palatino Linotype"/>
          <w:b/>
        </w:rPr>
        <w:t xml:space="preserve"> format I want the final project to be presented.  During the discussion, I will hand out 3 types of cards (Ecclesia, </w:t>
      </w:r>
      <w:proofErr w:type="spellStart"/>
      <w:r w:rsidRPr="00775E4F">
        <w:rPr>
          <w:rFonts w:ascii="Palatino Linotype" w:hAnsi="Palatino Linotype"/>
          <w:b/>
        </w:rPr>
        <w:t>Metic</w:t>
      </w:r>
      <w:proofErr w:type="spellEnd"/>
      <w:r w:rsidRPr="00775E4F">
        <w:rPr>
          <w:rFonts w:ascii="Palatino Linotype" w:hAnsi="Palatino Linotype"/>
          <w:b/>
        </w:rPr>
        <w:t xml:space="preserve">, </w:t>
      </w:r>
      <w:proofErr w:type="gramStart"/>
      <w:r w:rsidRPr="00775E4F">
        <w:rPr>
          <w:rFonts w:ascii="Palatino Linotype" w:hAnsi="Palatino Linotype"/>
          <w:b/>
        </w:rPr>
        <w:t>Servant</w:t>
      </w:r>
      <w:proofErr w:type="gramEnd"/>
      <w:r w:rsidRPr="00775E4F">
        <w:rPr>
          <w:rFonts w:ascii="Palatino Linotype" w:hAnsi="Palatino Linotype"/>
          <w:b/>
        </w:rPr>
        <w:t xml:space="preserve">) to random male students in the class.  ½ of the cards will be Ecclesia, ¼ of the cards </w:t>
      </w:r>
      <w:proofErr w:type="spellStart"/>
      <w:r w:rsidRPr="00775E4F">
        <w:rPr>
          <w:rFonts w:ascii="Palatino Linotype" w:hAnsi="Palatino Linotype"/>
          <w:b/>
        </w:rPr>
        <w:t>wil</w:t>
      </w:r>
      <w:proofErr w:type="spellEnd"/>
      <w:r w:rsidRPr="00775E4F">
        <w:rPr>
          <w:rFonts w:ascii="Palatino Linotype" w:hAnsi="Palatino Linotype"/>
          <w:b/>
        </w:rPr>
        <w:t xml:space="preserve"> </w:t>
      </w:r>
      <w:proofErr w:type="gramStart"/>
      <w:r w:rsidRPr="00775E4F">
        <w:rPr>
          <w:rFonts w:ascii="Palatino Linotype" w:hAnsi="Palatino Linotype"/>
          <w:b/>
        </w:rPr>
        <w:t>be</w:t>
      </w:r>
      <w:proofErr w:type="gramEnd"/>
      <w:r w:rsidRPr="00775E4F">
        <w:rPr>
          <w:rFonts w:ascii="Palatino Linotype" w:hAnsi="Palatino Linotype"/>
          <w:b/>
        </w:rPr>
        <w:t xml:space="preserve"> </w:t>
      </w:r>
      <w:proofErr w:type="spellStart"/>
      <w:r w:rsidRPr="00775E4F">
        <w:rPr>
          <w:rFonts w:ascii="Palatino Linotype" w:hAnsi="Palatino Linotype"/>
          <w:b/>
        </w:rPr>
        <w:t>Metic</w:t>
      </w:r>
      <w:proofErr w:type="spellEnd"/>
      <w:r w:rsidRPr="00775E4F">
        <w:rPr>
          <w:rFonts w:ascii="Palatino Linotype" w:hAnsi="Palatino Linotype"/>
          <w:b/>
        </w:rPr>
        <w:t xml:space="preserve">, and ¼ of the cards will be servants.  </w:t>
      </w:r>
    </w:p>
    <w:p w14:paraId="0EB11781" w14:textId="77777777" w:rsidR="00775E4F" w:rsidRPr="00796C3D" w:rsidRDefault="00775E4F" w:rsidP="00775E4F">
      <w:pPr>
        <w:ind w:firstLine="720"/>
        <w:rPr>
          <w:rFonts w:ascii="Palatino Linotype" w:hAnsi="Palatino Linotype"/>
          <w:b/>
        </w:rPr>
      </w:pPr>
    </w:p>
    <w:p w14:paraId="5205F26D" w14:textId="77777777"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 xml:space="preserve">Describe how you will develop the lesson, what you will do to model or guide practice, what learning activities students will be engaged in order to gain the key knowledge and skills identified in the student learning objective(s).  </w:t>
      </w:r>
      <w:r w:rsidRPr="001C346D">
        <w:rPr>
          <w:rFonts w:ascii="Palatino Linotype" w:hAnsi="Palatino Linotype"/>
          <w:sz w:val="18"/>
          <w:szCs w:val="18"/>
        </w:rPr>
        <w:t>Identify the instructional grouping (whole class, small groups, pairs, individuals) you will use in each phase of instruction</w:t>
      </w:r>
      <w:r w:rsidRPr="00796C3D">
        <w:rPr>
          <w:rFonts w:ascii="Palatino Linotype" w:hAnsi="Palatino Linotype"/>
          <w:sz w:val="18"/>
          <w:szCs w:val="18"/>
        </w:rPr>
        <w:t>.</w:t>
      </w:r>
    </w:p>
    <w:p w14:paraId="23D5EA59" w14:textId="77777777" w:rsidR="001D0527" w:rsidRDefault="001D0527" w:rsidP="00C42F17">
      <w:pPr>
        <w:ind w:left="720"/>
        <w:rPr>
          <w:rFonts w:ascii="Palatino Linotype" w:hAnsi="Palatino Linotype"/>
          <w:sz w:val="20"/>
          <w:szCs w:val="20"/>
        </w:rPr>
      </w:pPr>
    </w:p>
    <w:p w14:paraId="6A4A12B4" w14:textId="7349EA64" w:rsidR="00775E4F" w:rsidRPr="00C4191F" w:rsidRDefault="00775E4F" w:rsidP="00775E4F">
      <w:pPr>
        <w:ind w:left="720"/>
        <w:rPr>
          <w:rFonts w:ascii="Palatino Linotype" w:hAnsi="Palatino Linotype"/>
          <w:b/>
          <w:sz w:val="20"/>
          <w:szCs w:val="20"/>
        </w:rPr>
      </w:pPr>
      <w:r w:rsidRPr="00C4191F">
        <w:rPr>
          <w:rFonts w:ascii="Palatino Linotype" w:hAnsi="Palatino Linotype"/>
          <w:b/>
          <w:sz w:val="20"/>
          <w:szCs w:val="20"/>
        </w:rPr>
        <w:t xml:space="preserve">I will ask the class to recall who Ecclesia, </w:t>
      </w:r>
      <w:proofErr w:type="spellStart"/>
      <w:r w:rsidRPr="00C4191F">
        <w:rPr>
          <w:rFonts w:ascii="Palatino Linotype" w:hAnsi="Palatino Linotype"/>
          <w:b/>
          <w:sz w:val="20"/>
          <w:szCs w:val="20"/>
        </w:rPr>
        <w:t>Metic</w:t>
      </w:r>
      <w:proofErr w:type="spellEnd"/>
      <w:r w:rsidRPr="00C4191F">
        <w:rPr>
          <w:rFonts w:ascii="Palatino Linotype" w:hAnsi="Palatino Linotype"/>
          <w:b/>
          <w:sz w:val="20"/>
          <w:szCs w:val="20"/>
        </w:rPr>
        <w:t xml:space="preserve">, and Servants are.   </w:t>
      </w:r>
      <w:r w:rsidR="00BF2D6D">
        <w:rPr>
          <w:rFonts w:ascii="Palatino Linotype" w:hAnsi="Palatino Linotype"/>
          <w:b/>
          <w:sz w:val="20"/>
          <w:szCs w:val="20"/>
        </w:rPr>
        <w:t xml:space="preserve">Using a primary source, students will investigate further what Oligarchy is.  </w:t>
      </w:r>
      <w:r w:rsidRPr="00C4191F">
        <w:rPr>
          <w:rFonts w:ascii="Palatino Linotype" w:hAnsi="Palatino Linotype"/>
          <w:b/>
          <w:sz w:val="20"/>
          <w:szCs w:val="20"/>
        </w:rPr>
        <w:t xml:space="preserve">I will inform them that only the Ecclesia </w:t>
      </w:r>
      <w:proofErr w:type="gramStart"/>
      <w:r w:rsidRPr="00C4191F">
        <w:rPr>
          <w:rFonts w:ascii="Palatino Linotype" w:hAnsi="Palatino Linotype"/>
          <w:b/>
          <w:sz w:val="20"/>
          <w:szCs w:val="20"/>
        </w:rPr>
        <w:t>are</w:t>
      </w:r>
      <w:proofErr w:type="gramEnd"/>
      <w:r w:rsidRPr="00C4191F">
        <w:rPr>
          <w:rFonts w:ascii="Palatino Linotype" w:hAnsi="Palatino Linotype"/>
          <w:b/>
          <w:sz w:val="20"/>
          <w:szCs w:val="20"/>
        </w:rPr>
        <w:t xml:space="preserve"> eligible to partake in the discussion and all other students must not partake in the discussion.  I will hand out a voting ballot only to the Ecclesia and have </w:t>
      </w:r>
      <w:proofErr w:type="gramStart"/>
      <w:r w:rsidRPr="00C4191F">
        <w:rPr>
          <w:rFonts w:ascii="Palatino Linotype" w:hAnsi="Palatino Linotype"/>
          <w:b/>
          <w:sz w:val="20"/>
          <w:szCs w:val="20"/>
        </w:rPr>
        <w:t>them</w:t>
      </w:r>
      <w:proofErr w:type="gramEnd"/>
      <w:r w:rsidRPr="00C4191F">
        <w:rPr>
          <w:rFonts w:ascii="Palatino Linotype" w:hAnsi="Palatino Linotype"/>
          <w:b/>
          <w:sz w:val="20"/>
          <w:szCs w:val="20"/>
        </w:rPr>
        <w:t xml:space="preserve"> cast their vote for the whole class.  I will collect the ballots and record the tally on the board.  I will observe the emotions of the class, </w:t>
      </w:r>
      <w:proofErr w:type="spellStart"/>
      <w:r w:rsidRPr="00C4191F">
        <w:rPr>
          <w:rFonts w:ascii="Palatino Linotype" w:hAnsi="Palatino Linotype"/>
          <w:b/>
          <w:sz w:val="20"/>
          <w:szCs w:val="20"/>
        </w:rPr>
        <w:t>expecially</w:t>
      </w:r>
      <w:proofErr w:type="spellEnd"/>
      <w:r w:rsidRPr="00C4191F">
        <w:rPr>
          <w:rFonts w:ascii="Palatino Linotype" w:hAnsi="Palatino Linotype"/>
          <w:b/>
          <w:sz w:val="20"/>
          <w:szCs w:val="20"/>
        </w:rPr>
        <w:t xml:space="preserve"> the students that were not allowed to vote.</w:t>
      </w:r>
    </w:p>
    <w:p w14:paraId="440231F1" w14:textId="36BC7CC6" w:rsidR="00775E4F" w:rsidRPr="00C4191F" w:rsidRDefault="00775E4F" w:rsidP="00775E4F">
      <w:pPr>
        <w:ind w:left="720"/>
        <w:rPr>
          <w:rFonts w:ascii="Palatino Linotype" w:hAnsi="Palatino Linotype"/>
          <w:b/>
          <w:sz w:val="20"/>
          <w:szCs w:val="20"/>
        </w:rPr>
      </w:pPr>
      <w:r w:rsidRPr="00C4191F">
        <w:rPr>
          <w:rFonts w:ascii="Palatino Linotype" w:hAnsi="Palatino Linotype"/>
          <w:b/>
          <w:sz w:val="20"/>
          <w:szCs w:val="20"/>
        </w:rPr>
        <w:t>Questions to ask:</w:t>
      </w:r>
    </w:p>
    <w:p w14:paraId="3E3DC441" w14:textId="77777777" w:rsidR="00775E4F" w:rsidRPr="00C4191F" w:rsidRDefault="00775E4F" w:rsidP="00775E4F">
      <w:pPr>
        <w:ind w:left="720"/>
        <w:rPr>
          <w:rFonts w:ascii="Palatino Linotype" w:hAnsi="Palatino Linotype"/>
          <w:b/>
          <w:sz w:val="20"/>
          <w:szCs w:val="20"/>
        </w:rPr>
      </w:pPr>
    </w:p>
    <w:p w14:paraId="31A7D792" w14:textId="77777777" w:rsidR="00775E4F" w:rsidRPr="00C4191F" w:rsidRDefault="00775E4F" w:rsidP="00775E4F">
      <w:pPr>
        <w:ind w:left="720"/>
        <w:rPr>
          <w:rFonts w:ascii="Palatino Linotype" w:hAnsi="Palatino Linotype"/>
          <w:b/>
          <w:sz w:val="20"/>
          <w:szCs w:val="20"/>
        </w:rPr>
      </w:pPr>
      <w:r w:rsidRPr="00C4191F">
        <w:rPr>
          <w:rFonts w:ascii="Palatino Linotype" w:hAnsi="Palatino Linotype"/>
          <w:b/>
          <w:sz w:val="20"/>
          <w:szCs w:val="20"/>
        </w:rPr>
        <w:t>How was or wasn’t this a democratic way of dealing with a dilemma?</w:t>
      </w:r>
    </w:p>
    <w:p w14:paraId="0F05CA58" w14:textId="11D3E460" w:rsidR="00775E4F" w:rsidRPr="00C4191F" w:rsidRDefault="00775E4F" w:rsidP="00775E4F">
      <w:pPr>
        <w:ind w:left="720"/>
        <w:rPr>
          <w:rFonts w:ascii="Palatino Linotype" w:hAnsi="Palatino Linotype"/>
          <w:b/>
          <w:sz w:val="20"/>
          <w:szCs w:val="20"/>
        </w:rPr>
      </w:pPr>
      <w:r w:rsidRPr="00C4191F">
        <w:rPr>
          <w:rFonts w:ascii="Palatino Linotype" w:hAnsi="Palatino Linotype"/>
          <w:b/>
          <w:sz w:val="20"/>
          <w:szCs w:val="20"/>
        </w:rPr>
        <w:t>What part of the classroom membership was totally left out of the decision-making process?</w:t>
      </w:r>
    </w:p>
    <w:p w14:paraId="629ED92A" w14:textId="08ECF1D9" w:rsidR="00775E4F" w:rsidRPr="00C4191F" w:rsidRDefault="00775E4F" w:rsidP="00775E4F">
      <w:pPr>
        <w:ind w:left="720"/>
        <w:rPr>
          <w:rFonts w:ascii="Palatino Linotype" w:hAnsi="Palatino Linotype"/>
          <w:b/>
          <w:sz w:val="20"/>
          <w:szCs w:val="20"/>
        </w:rPr>
      </w:pPr>
      <w:r w:rsidRPr="00C4191F">
        <w:rPr>
          <w:rFonts w:ascii="Palatino Linotype" w:hAnsi="Palatino Linotype"/>
          <w:b/>
          <w:sz w:val="20"/>
          <w:szCs w:val="20"/>
        </w:rPr>
        <w:t xml:space="preserve">Who </w:t>
      </w:r>
      <w:proofErr w:type="spellStart"/>
      <w:r w:rsidRPr="00C4191F">
        <w:rPr>
          <w:rFonts w:ascii="Palatino Linotype" w:hAnsi="Palatino Linotype"/>
          <w:b/>
          <w:sz w:val="20"/>
          <w:szCs w:val="20"/>
        </w:rPr>
        <w:t>amoung</w:t>
      </w:r>
      <w:proofErr w:type="spellEnd"/>
      <w:r w:rsidRPr="00C4191F">
        <w:rPr>
          <w:rFonts w:ascii="Palatino Linotype" w:hAnsi="Palatino Linotype"/>
          <w:b/>
          <w:sz w:val="20"/>
          <w:szCs w:val="20"/>
        </w:rPr>
        <w:t xml:space="preserve"> the boys were not able to participate in the “democratic” process?</w:t>
      </w:r>
    </w:p>
    <w:p w14:paraId="5ED3FA06" w14:textId="77777777" w:rsidR="001D0527" w:rsidRDefault="001D0527" w:rsidP="00C42F17">
      <w:pPr>
        <w:ind w:left="720"/>
        <w:rPr>
          <w:rFonts w:ascii="Palatino Linotype" w:hAnsi="Palatino Linotype"/>
          <w:sz w:val="20"/>
          <w:szCs w:val="20"/>
        </w:rPr>
      </w:pPr>
    </w:p>
    <w:p w14:paraId="49321B3C" w14:textId="77777777"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14:paraId="46622E76" w14:textId="77777777" w:rsidR="00775E4F" w:rsidRDefault="00775E4F" w:rsidP="003B60BA">
      <w:pPr>
        <w:ind w:left="720"/>
        <w:rPr>
          <w:rFonts w:ascii="Palatino Linotype" w:hAnsi="Palatino Linotype"/>
          <w:b/>
        </w:rPr>
      </w:pPr>
    </w:p>
    <w:p w14:paraId="224BAC42" w14:textId="5F75D466" w:rsidR="00C42F17" w:rsidRPr="00775E4F" w:rsidRDefault="00775E4F" w:rsidP="003B60BA">
      <w:pPr>
        <w:ind w:left="720"/>
        <w:rPr>
          <w:rFonts w:ascii="Palatino Linotype" w:hAnsi="Palatino Linotype"/>
          <w:b/>
        </w:rPr>
      </w:pPr>
      <w:r w:rsidRPr="00775E4F">
        <w:rPr>
          <w:rFonts w:ascii="Palatino Linotype" w:hAnsi="Palatino Linotype"/>
          <w:b/>
        </w:rPr>
        <w:t xml:space="preserve">To close the lesson, I will inform the students that this activity simulates the earliest forms of democracy in Ancient Greece.  We will compare the Ancient </w:t>
      </w:r>
      <w:r w:rsidRPr="00775E4F">
        <w:rPr>
          <w:rFonts w:ascii="Palatino Linotype" w:hAnsi="Palatino Linotype"/>
          <w:b/>
        </w:rPr>
        <w:lastRenderedPageBreak/>
        <w:t>Greece democracy to the current democracy in the United States and who is eligible to vote.</w:t>
      </w:r>
    </w:p>
    <w:p w14:paraId="6F845C9A" w14:textId="77777777" w:rsidR="00775E4F" w:rsidRDefault="00775E4F" w:rsidP="003B60BA">
      <w:pPr>
        <w:ind w:left="720"/>
        <w:rPr>
          <w:rFonts w:ascii="Palatino Linotype" w:hAnsi="Palatino Linotype"/>
          <w:b/>
          <w:u w:val="single"/>
        </w:rPr>
      </w:pPr>
    </w:p>
    <w:p w14:paraId="4C1C2330" w14:textId="77777777" w:rsidR="00C42F17" w:rsidRPr="00796C3D" w:rsidRDefault="00C42F17" w:rsidP="00C42F17">
      <w:pPr>
        <w:rPr>
          <w:rFonts w:ascii="Palatino Linotype" w:hAnsi="Palatino Linotype"/>
          <w:b/>
          <w:u w:val="single"/>
        </w:rPr>
      </w:pPr>
    </w:p>
    <w:p w14:paraId="6E7EBFA7" w14:textId="77777777"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14:paraId="0F8B53FF" w14:textId="77777777"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14:paraId="06481714"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14:paraId="6F220785" w14:textId="77777777"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078767C4"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14:paraId="70A473C9"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6FFADEF4" w14:textId="77777777"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14:paraId="7A0C54A7"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16AA050D" w14:textId="77777777" w:rsidR="00C42F17" w:rsidRPr="00491114" w:rsidRDefault="00C42F17" w:rsidP="001D793D">
            <w:pPr>
              <w:rPr>
                <w:rFonts w:ascii="Palatino Linotype" w:eastAsia="Times New Roman" w:hAnsi="Palatino Linotype"/>
              </w:rPr>
            </w:pPr>
          </w:p>
          <w:p w14:paraId="139092B3" w14:textId="74370001" w:rsidR="00C42F17" w:rsidRPr="00491114" w:rsidRDefault="001C346D" w:rsidP="001D793D">
            <w:pPr>
              <w:rPr>
                <w:rFonts w:ascii="Palatino Linotype" w:eastAsia="Times New Roman" w:hAnsi="Palatino Linotype"/>
              </w:rPr>
            </w:pPr>
            <w:r>
              <w:rPr>
                <w:rFonts w:ascii="Palatino Linotype" w:eastAsia="Times New Roman" w:hAnsi="Palatino Linotype"/>
              </w:rPr>
              <w:t>Bobby</w:t>
            </w:r>
          </w:p>
          <w:p w14:paraId="2C58A1BD" w14:textId="77777777" w:rsidR="00C42F17" w:rsidRPr="00491114" w:rsidRDefault="00C42F17" w:rsidP="001D793D">
            <w:pPr>
              <w:rPr>
                <w:rFonts w:ascii="Palatino Linotype" w:eastAsia="Times New Roman" w:hAnsi="Palatino Linotype"/>
              </w:rPr>
            </w:pPr>
          </w:p>
          <w:p w14:paraId="5F4198CA" w14:textId="77777777" w:rsidR="00C42F17" w:rsidRPr="00491114" w:rsidRDefault="00C42F17" w:rsidP="001D793D">
            <w:pPr>
              <w:rPr>
                <w:rFonts w:ascii="Palatino Linotype" w:eastAsia="Times New Roman" w:hAnsi="Palatino Linotype"/>
              </w:rPr>
            </w:pPr>
          </w:p>
          <w:p w14:paraId="728F6202"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1AFE4C3" w14:textId="0DC2B02D" w:rsidR="00C42F17" w:rsidRPr="00491114" w:rsidRDefault="001C346D" w:rsidP="001C346D">
            <w:pPr>
              <w:rPr>
                <w:rFonts w:ascii="Palatino Linotype" w:eastAsia="Times New Roman" w:hAnsi="Palatino Linotype"/>
              </w:rPr>
            </w:pPr>
            <w:r>
              <w:rPr>
                <w:rFonts w:ascii="Palatino Linotype" w:eastAsia="Times New Roman" w:hAnsi="Palatino Linotype"/>
              </w:rPr>
              <w:t>Diagnosed ADHD from IEP.  Issues with focusing.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3FC8888F" w14:textId="77777777" w:rsidR="00775E4F" w:rsidRDefault="00775E4F" w:rsidP="00775E4F">
            <w:pPr>
              <w:rPr>
                <w:rFonts w:ascii="Palatino Linotype" w:eastAsia="Times New Roman" w:hAnsi="Palatino Linotype"/>
              </w:rPr>
            </w:pPr>
            <w:r>
              <w:rPr>
                <w:rFonts w:ascii="Palatino Linotype" w:eastAsia="Times New Roman" w:hAnsi="Palatino Linotype"/>
              </w:rPr>
              <w:t>Prompt as needed.</w:t>
            </w:r>
          </w:p>
          <w:p w14:paraId="53E7AE08" w14:textId="0B2BB44A" w:rsidR="003B60BA" w:rsidRPr="00491114" w:rsidRDefault="00775E4F" w:rsidP="00775E4F">
            <w:pPr>
              <w:rPr>
                <w:rFonts w:ascii="Palatino Linotype" w:eastAsia="Times New Roman" w:hAnsi="Palatino Linotype"/>
              </w:rPr>
            </w:pPr>
            <w:r>
              <w:rPr>
                <w:rFonts w:ascii="Palatino Linotype" w:eastAsia="Times New Roman" w:hAnsi="Palatino Linotype"/>
              </w:rPr>
              <w:t>Allow Para to assist.</w:t>
            </w:r>
          </w:p>
        </w:tc>
      </w:tr>
      <w:tr w:rsidR="00C42F17" w:rsidRPr="00491114" w14:paraId="1FFFCF9F"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46188327" w14:textId="77777777" w:rsidR="00C42F17" w:rsidRPr="00491114" w:rsidRDefault="00C42F17" w:rsidP="001D793D">
            <w:pPr>
              <w:rPr>
                <w:rFonts w:ascii="Palatino Linotype" w:eastAsia="Times New Roman" w:hAnsi="Palatino Linotype"/>
              </w:rPr>
            </w:pPr>
          </w:p>
          <w:p w14:paraId="356C4C01" w14:textId="7D082CDB" w:rsidR="00C42F17" w:rsidRPr="00491114" w:rsidRDefault="001C346D" w:rsidP="001D793D">
            <w:pPr>
              <w:rPr>
                <w:rFonts w:ascii="Palatino Linotype" w:eastAsia="Times New Roman" w:hAnsi="Palatino Linotype"/>
              </w:rPr>
            </w:pPr>
            <w:r>
              <w:rPr>
                <w:rFonts w:ascii="Palatino Linotype" w:eastAsia="Times New Roman" w:hAnsi="Palatino Linotype"/>
              </w:rPr>
              <w:t>Steve</w:t>
            </w:r>
          </w:p>
          <w:p w14:paraId="16AC9E3A" w14:textId="77777777" w:rsidR="00C42F17" w:rsidRPr="00491114" w:rsidRDefault="00C42F17" w:rsidP="001D793D">
            <w:pPr>
              <w:rPr>
                <w:rFonts w:ascii="Palatino Linotype" w:eastAsia="Times New Roman" w:hAnsi="Palatino Linotype"/>
              </w:rPr>
            </w:pPr>
          </w:p>
          <w:p w14:paraId="773EE511" w14:textId="77777777" w:rsidR="00C42F17" w:rsidRPr="00491114" w:rsidRDefault="00C42F17" w:rsidP="001D793D">
            <w:pPr>
              <w:rPr>
                <w:rFonts w:ascii="Palatino Linotype" w:eastAsia="Times New Roman" w:hAnsi="Palatino Linotype"/>
              </w:rPr>
            </w:pPr>
          </w:p>
          <w:p w14:paraId="42E6C0C0"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97D5E18" w14:textId="51EEEF2C" w:rsidR="00C42F17" w:rsidRPr="00491114" w:rsidRDefault="001C346D" w:rsidP="001D793D">
            <w:pPr>
              <w:rPr>
                <w:rFonts w:ascii="Palatino Linotype" w:eastAsia="Times New Roman" w:hAnsi="Palatino Linotype"/>
              </w:rPr>
            </w:pPr>
            <w:r>
              <w:rPr>
                <w:rFonts w:ascii="Palatino Linotype" w:eastAsia="Times New Roman" w:hAnsi="Palatino Linotype"/>
              </w:rPr>
              <w:t>Physical disability.  Writing arm in sling.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EAB92C1" w14:textId="77777777" w:rsidR="00775E4F" w:rsidRDefault="00775E4F" w:rsidP="00775E4F">
            <w:pPr>
              <w:rPr>
                <w:rFonts w:ascii="Palatino Linotype" w:eastAsia="Times New Roman" w:hAnsi="Palatino Linotype"/>
              </w:rPr>
            </w:pPr>
            <w:r>
              <w:rPr>
                <w:rFonts w:ascii="Palatino Linotype" w:eastAsia="Times New Roman" w:hAnsi="Palatino Linotype"/>
              </w:rPr>
              <w:t xml:space="preserve">Have “servant” assist in casting ballot </w:t>
            </w:r>
          </w:p>
          <w:p w14:paraId="498F781D" w14:textId="50BE46B6" w:rsidR="00C42F17" w:rsidRPr="00491114" w:rsidRDefault="00C42F17" w:rsidP="001D793D">
            <w:pPr>
              <w:rPr>
                <w:rFonts w:ascii="Palatino Linotype" w:eastAsia="Times New Roman" w:hAnsi="Palatino Linotype"/>
              </w:rPr>
            </w:pPr>
          </w:p>
        </w:tc>
      </w:tr>
      <w:tr w:rsidR="00C42F17" w:rsidRPr="00491114" w14:paraId="3A404BCE"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33CCCD7F" w14:textId="77777777" w:rsidR="00C42F17" w:rsidRPr="00491114" w:rsidRDefault="00C42F17" w:rsidP="001D793D">
            <w:pPr>
              <w:rPr>
                <w:rFonts w:ascii="Palatino Linotype" w:eastAsia="Times New Roman" w:hAnsi="Palatino Linotype"/>
              </w:rPr>
            </w:pPr>
          </w:p>
          <w:p w14:paraId="52F44698" w14:textId="3DADCF8F" w:rsidR="00C42F17" w:rsidRPr="00491114" w:rsidRDefault="001C346D" w:rsidP="001D793D">
            <w:pPr>
              <w:rPr>
                <w:rFonts w:ascii="Palatino Linotype" w:eastAsia="Times New Roman" w:hAnsi="Palatino Linotype"/>
              </w:rPr>
            </w:pPr>
            <w:r>
              <w:rPr>
                <w:rFonts w:ascii="Palatino Linotype" w:eastAsia="Times New Roman" w:hAnsi="Palatino Linotype"/>
              </w:rPr>
              <w:t>Yuki</w:t>
            </w:r>
          </w:p>
          <w:p w14:paraId="00451DAC" w14:textId="77777777" w:rsidR="00C42F17" w:rsidRPr="00491114" w:rsidRDefault="00C42F17" w:rsidP="001D793D">
            <w:pPr>
              <w:rPr>
                <w:rFonts w:ascii="Palatino Linotype" w:eastAsia="Times New Roman" w:hAnsi="Palatino Linotype"/>
              </w:rPr>
            </w:pPr>
          </w:p>
          <w:p w14:paraId="76900AE6" w14:textId="77777777" w:rsidR="00C42F17" w:rsidRPr="00491114" w:rsidRDefault="00C42F17" w:rsidP="001D793D">
            <w:pPr>
              <w:rPr>
                <w:rFonts w:ascii="Palatino Linotype" w:eastAsia="Times New Roman" w:hAnsi="Palatino Linotype"/>
              </w:rPr>
            </w:pPr>
          </w:p>
          <w:p w14:paraId="0EFF1B56"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BC864D1" w14:textId="43104875" w:rsidR="00C42F17" w:rsidRPr="00491114" w:rsidRDefault="003B60BA" w:rsidP="001D793D">
            <w:pPr>
              <w:rPr>
                <w:rFonts w:ascii="Palatino Linotype" w:eastAsia="Times New Roman" w:hAnsi="Palatino Linotype"/>
              </w:rPr>
            </w:pPr>
            <w:r>
              <w:rPr>
                <w:rFonts w:ascii="Palatino Linotype" w:eastAsia="Times New Roman" w:hAnsi="Palatino Linotype"/>
              </w:rPr>
              <w:t xml:space="preserve">ELL.  Speaks very poor English.  Progressing with </w:t>
            </w:r>
            <w:r w:rsidR="002B01D0">
              <w:rPr>
                <w:rFonts w:ascii="Palatino Linotype" w:eastAsia="Times New Roman" w:hAnsi="Palatino Linotype"/>
              </w:rPr>
              <w:t xml:space="preserve">pocket </w:t>
            </w:r>
            <w:r>
              <w:rPr>
                <w:rFonts w:ascii="Palatino Linotype" w:eastAsia="Times New Roman" w:hAnsi="Palatino Linotype"/>
              </w:rPr>
              <w:t>translator.</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1D09712" w14:textId="1671765D" w:rsidR="00C42F17" w:rsidRPr="00491114" w:rsidRDefault="00775E4F" w:rsidP="002B01D0">
            <w:pPr>
              <w:rPr>
                <w:rFonts w:ascii="Palatino Linotype" w:eastAsia="Times New Roman" w:hAnsi="Palatino Linotype"/>
              </w:rPr>
            </w:pPr>
            <w:r>
              <w:rPr>
                <w:rFonts w:ascii="Palatino Linotype" w:eastAsia="Times New Roman" w:hAnsi="Palatino Linotype"/>
              </w:rPr>
              <w:t>Graphic organizer.  Repeat directions. Use pocket translator.</w:t>
            </w:r>
          </w:p>
        </w:tc>
      </w:tr>
    </w:tbl>
    <w:p w14:paraId="4FA8F581" w14:textId="77777777" w:rsidR="00C42F17" w:rsidRPr="00796C3D" w:rsidRDefault="00C42F17" w:rsidP="00C42F17">
      <w:pPr>
        <w:rPr>
          <w:rFonts w:ascii="Palatino Linotype" w:hAnsi="Palatino Linotype"/>
        </w:rPr>
      </w:pPr>
    </w:p>
    <w:p w14:paraId="1FDF3446" w14:textId="77777777" w:rsidR="00C42F17" w:rsidRPr="00796C3D" w:rsidRDefault="00C42F17" w:rsidP="00C42F17">
      <w:pPr>
        <w:rPr>
          <w:rFonts w:ascii="Palatino Linotype" w:hAnsi="Palatino Linotype"/>
          <w:b/>
        </w:rPr>
      </w:pPr>
      <w:r w:rsidRPr="00796C3D">
        <w:rPr>
          <w:rFonts w:ascii="Palatino Linotype" w:hAnsi="Palatino Linotype"/>
          <w:b/>
        </w:rPr>
        <w:t>Reflection on Practice:</w:t>
      </w:r>
    </w:p>
    <w:p w14:paraId="50E5362C" w14:textId="77777777" w:rsidR="00C42F17" w:rsidRPr="00796C3D" w:rsidRDefault="00C42F17" w:rsidP="00C42F17">
      <w:pPr>
        <w:rPr>
          <w:rFonts w:ascii="Palatino Linotype" w:hAnsi="Palatino Linotype"/>
        </w:rPr>
      </w:pPr>
    </w:p>
    <w:p w14:paraId="045C2089" w14:textId="77777777" w:rsidR="00C42F17" w:rsidRPr="00796C3D" w:rsidRDefault="00C42F17" w:rsidP="00C42F17">
      <w:pPr>
        <w:rPr>
          <w:rFonts w:ascii="Palatino Linotype" w:hAnsi="Palatino Linotype"/>
          <w:b/>
        </w:rPr>
      </w:pPr>
      <w:r w:rsidRPr="00796C3D">
        <w:rPr>
          <w:rFonts w:ascii="Palatino Linotype" w:hAnsi="Palatino Linotype"/>
          <w:b/>
        </w:rPr>
        <w:t>Student Achievement:</w:t>
      </w:r>
    </w:p>
    <w:p w14:paraId="5D58E67C" w14:textId="77777777"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reteaching or enrichment for specific learner</w:t>
      </w:r>
      <w:r w:rsidRPr="00796C3D">
        <w:rPr>
          <w:rFonts w:ascii="Palatino Linotype" w:hAnsi="Palatino Linotype"/>
          <w:sz w:val="20"/>
          <w:szCs w:val="20"/>
        </w:rPr>
        <w:t>s.</w:t>
      </w:r>
    </w:p>
    <w:p w14:paraId="368EFE29" w14:textId="77777777" w:rsidR="00C42F17" w:rsidRPr="00796C3D" w:rsidRDefault="00C42F17" w:rsidP="00C42F17">
      <w:pPr>
        <w:rPr>
          <w:rFonts w:ascii="Palatino Linotype" w:hAnsi="Palatino Linotype"/>
        </w:rPr>
      </w:pPr>
    </w:p>
    <w:p w14:paraId="26B93FF1" w14:textId="77777777"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14:paraId="2BD6BA3F"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14:paraId="67B3D77B"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14:paraId="795E664B"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14:paraId="35873891" w14:textId="509378F7"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r w:rsidR="003B60BA" w:rsidRPr="00796C3D">
        <w:rPr>
          <w:rFonts w:ascii="Palatino Linotype" w:hAnsi="Palatino Linotype"/>
          <w:sz w:val="18"/>
          <w:szCs w:val="18"/>
        </w:rPr>
        <w:t>could be</w:t>
      </w:r>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14:paraId="1F91ED1E" w14:textId="77777777" w:rsidR="00C42F17" w:rsidRPr="00796C3D" w:rsidRDefault="00C42F17" w:rsidP="00C42F17">
      <w:pPr>
        <w:rPr>
          <w:rFonts w:ascii="Palatino Linotype" w:hAnsi="Palatino Linotype"/>
          <w:b/>
        </w:rPr>
      </w:pPr>
      <w:r w:rsidRPr="00796C3D">
        <w:rPr>
          <w:rFonts w:ascii="Palatino Linotype" w:hAnsi="Palatino Linotype"/>
          <w:b/>
        </w:rPr>
        <w:tab/>
      </w:r>
    </w:p>
    <w:p w14:paraId="3C425497" w14:textId="77777777"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jah millard">
    <w15:presenceInfo w15:providerId="Windows Live" w15:userId="0a4451e5d98f39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hideSpellingErrors/>
  <w:hideGrammaticalError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1166F"/>
    <w:rsid w:val="001C346D"/>
    <w:rsid w:val="001D0527"/>
    <w:rsid w:val="002B01D0"/>
    <w:rsid w:val="00315884"/>
    <w:rsid w:val="003B60BA"/>
    <w:rsid w:val="003D2090"/>
    <w:rsid w:val="00500B39"/>
    <w:rsid w:val="00775E4F"/>
    <w:rsid w:val="008C77E8"/>
    <w:rsid w:val="009D3940"/>
    <w:rsid w:val="00A47313"/>
    <w:rsid w:val="00A64796"/>
    <w:rsid w:val="00B345D8"/>
    <w:rsid w:val="00B5332D"/>
    <w:rsid w:val="00BF2D6D"/>
    <w:rsid w:val="00C4191F"/>
    <w:rsid w:val="00C42F17"/>
    <w:rsid w:val="00CF5863"/>
    <w:rsid w:val="00DE5F8F"/>
    <w:rsid w:val="00F407ED"/>
    <w:rsid w:val="00F62A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FC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3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3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Student</cp:lastModifiedBy>
  <cp:revision>2</cp:revision>
  <cp:lastPrinted>2010-10-20T07:36:00Z</cp:lastPrinted>
  <dcterms:created xsi:type="dcterms:W3CDTF">2014-12-10T07:23:00Z</dcterms:created>
  <dcterms:modified xsi:type="dcterms:W3CDTF">2014-12-10T07:23:00Z</dcterms:modified>
</cp:coreProperties>
</file>